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58C48" w14:textId="37D47D16" w:rsidR="000329AF" w:rsidRPr="00C46D41" w:rsidRDefault="00C46D41" w:rsidP="000329AF">
      <w:pPr>
        <w:rPr>
          <w:i/>
        </w:rPr>
      </w:pPr>
      <w:r w:rsidRPr="00C46D41">
        <w:rPr>
          <w:i/>
        </w:rPr>
        <w:t>Príloha č. 15 PpP</w:t>
      </w:r>
    </w:p>
    <w:p w14:paraId="1A5964B7" w14:textId="2B5C104C" w:rsidR="00853E93" w:rsidRDefault="000329AF" w:rsidP="00853E93">
      <w:pPr>
        <w:spacing w:line="276" w:lineRule="auto"/>
        <w:jc w:val="center"/>
        <w:rPr>
          <w:rFonts w:cstheme="minorHAnsi"/>
          <w:b/>
          <w:bCs/>
          <w:sz w:val="24"/>
        </w:rPr>
      </w:pPr>
      <w:r>
        <w:rPr>
          <w:rFonts w:cstheme="minorHAnsi"/>
          <w:b/>
          <w:bCs/>
          <w:sz w:val="24"/>
        </w:rPr>
        <w:t>D</w:t>
      </w:r>
      <w:r w:rsidR="00853E93">
        <w:rPr>
          <w:rFonts w:cstheme="minorHAnsi"/>
          <w:b/>
          <w:bCs/>
          <w:sz w:val="24"/>
        </w:rPr>
        <w:t>efinície a m</w:t>
      </w:r>
      <w:r w:rsidR="00C46D41">
        <w:rPr>
          <w:rFonts w:cstheme="minorHAnsi"/>
          <w:b/>
          <w:bCs/>
          <w:sz w:val="24"/>
        </w:rPr>
        <w:t>etodické zásady Inžiniersko-geologického prieskumu</w:t>
      </w:r>
      <w:r w:rsidR="008F4FAC">
        <w:rPr>
          <w:rFonts w:cstheme="minorHAnsi"/>
          <w:b/>
          <w:bCs/>
          <w:sz w:val="24"/>
        </w:rPr>
        <w:t xml:space="preserve"> </w:t>
      </w:r>
    </w:p>
    <w:p w14:paraId="64ECC151" w14:textId="77777777" w:rsidR="00DE3E7C" w:rsidRDefault="00DE3E7C" w:rsidP="000329AF">
      <w:pPr>
        <w:jc w:val="both"/>
        <w:rPr>
          <w:rFonts w:cstheme="minorHAnsi"/>
          <w:b/>
          <w:bCs/>
          <w:sz w:val="20"/>
        </w:rPr>
      </w:pPr>
    </w:p>
    <w:p w14:paraId="7279711B" w14:textId="190BF7E7" w:rsidR="000329AF" w:rsidRPr="00DE3E7C" w:rsidRDefault="000329AF" w:rsidP="00207468">
      <w:pPr>
        <w:pStyle w:val="Nadpis1"/>
        <w:spacing w:line="276" w:lineRule="auto"/>
        <w:jc w:val="both"/>
      </w:pPr>
      <w:r w:rsidRPr="00D261F8">
        <w:rPr>
          <w:rFonts w:asciiTheme="minorHAnsi" w:eastAsiaTheme="minorHAnsi" w:hAnsiTheme="minorHAnsi" w:cstheme="minorHAnsi"/>
          <w:kern w:val="0"/>
          <w:sz w:val="20"/>
          <w:szCs w:val="22"/>
          <w:lang w:eastAsia="en-US"/>
        </w:rPr>
        <w:t>Inžinierskogeologickým prieskumom</w:t>
      </w:r>
      <w:r w:rsidRPr="00DE41B7">
        <w:rPr>
          <w:rFonts w:cstheme="minorHAnsi"/>
          <w:sz w:val="20"/>
        </w:rPr>
        <w:t xml:space="preserve"> </w:t>
      </w:r>
      <w:r w:rsidR="00207468">
        <w:rPr>
          <w:rFonts w:cstheme="minorHAnsi"/>
          <w:sz w:val="20"/>
        </w:rPr>
        <w:t xml:space="preserve">(IGP)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sa skúmajú inžinierskogeologické pomery a hydrogeologické pomery územia najmä na účely územného plánovania, dokumentácie a zakladania stavieb vrátane skúmania stability územia náchylného na zosúvanie a na účely spracúvania geologických podkladov pre návrhy na stabilizáciu územia. Inžinierskogeologický prieskum na stavebné účely sa legislatívne riadi všeobecnými ustanoveniami zákona č. 569/2007 Z.</w:t>
      </w:r>
      <w:r w:rsidR="00BF5AA9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z. </w:t>
      </w:r>
      <w:r w:rsidR="00DE3E7C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Zákon o geologických prácach </w:t>
      </w:r>
      <w:r w:rsid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a vyhláškou</w:t>
      </w:r>
      <w:r w:rsidR="00DE3E7C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Ministerstva životného prostredia Slovenskej republiky č. 51/2008 Z. z, ktorou sa vykonáva geologický zákon</w:t>
      </w:r>
      <w:r w:rsid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a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ktorá presnejšie špecifikuje vykonávanie prieskumu. V týchto podkladoch sú definované všeobecné úlohy prieskumu, otázka zodpovedného riešiteľa prieskumu a určenia odbornej spôsobilosti na vykonávanie prieskumných prác. Zhotoviteľom inžinierskogeologického prieskumu môže byť podľa zákona č. 569/2007 Z.</w:t>
      </w:r>
      <w:r w:rsidR="00BF5AA9"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>z. právnická, alebo fyzická osoba na základe geologického oprávnenia. Geologické oprávnenie vydáva MŽP SR po vykonaní skúšok odbornej spôsobilosti pre odbor inžinierska geológia.</w:t>
      </w:r>
      <w:r w:rsidR="00207468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MŽP SR</w:t>
      </w:r>
      <w:r w:rsidRPr="00DE3E7C">
        <w:rPr>
          <w:rFonts w:asciiTheme="minorHAnsi" w:eastAsiaTheme="minorHAnsi" w:hAnsiTheme="minorHAnsi" w:cstheme="minorHAnsi"/>
          <w:b w:val="0"/>
          <w:kern w:val="0"/>
          <w:sz w:val="20"/>
          <w:szCs w:val="22"/>
          <w:lang w:eastAsia="en-US"/>
        </w:rPr>
        <w:t xml:space="preserve"> vedie register geologických oprávnení, ktorý je verejne prístupný.</w:t>
      </w:r>
    </w:p>
    <w:p w14:paraId="686394B2" w14:textId="77777777" w:rsidR="000329AF" w:rsidRPr="008F4FAC" w:rsidRDefault="000329AF" w:rsidP="000329AF">
      <w:pPr>
        <w:jc w:val="both"/>
        <w:rPr>
          <w:rFonts w:cstheme="minorHAnsi"/>
          <w:bCs/>
          <w:sz w:val="20"/>
          <w:u w:val="single"/>
        </w:rPr>
      </w:pPr>
      <w:r w:rsidRPr="008F4FAC">
        <w:rPr>
          <w:rFonts w:cstheme="minorHAnsi"/>
          <w:bCs/>
          <w:sz w:val="20"/>
          <w:u w:val="single"/>
        </w:rPr>
        <w:t>Etapy inžinierskogeologického prieskumu (pre všetky druhy stavieb)</w:t>
      </w:r>
    </w:p>
    <w:p w14:paraId="4F4C4C60" w14:textId="77777777" w:rsidR="000329AF" w:rsidRPr="004021CD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>Inžinierskogeologický prieskum pre všetky druhy stavieb bez r</w:t>
      </w:r>
      <w:r>
        <w:rPr>
          <w:rFonts w:cstheme="minorHAnsi"/>
          <w:bCs/>
          <w:sz w:val="20"/>
        </w:rPr>
        <w:t xml:space="preserve">ozdielu sa všeobecne delí podľa </w:t>
      </w:r>
      <w:r w:rsidRPr="004021CD">
        <w:rPr>
          <w:rFonts w:cstheme="minorHAnsi"/>
          <w:bCs/>
          <w:sz w:val="20"/>
        </w:rPr>
        <w:t>geologického zákona na nasledovné etapy:</w:t>
      </w:r>
    </w:p>
    <w:p w14:paraId="3D1AE54D" w14:textId="77777777" w:rsidR="000329AF" w:rsidRPr="004021CD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 xml:space="preserve">V etape </w:t>
      </w:r>
      <w:r w:rsidRPr="004021CD">
        <w:rPr>
          <w:rFonts w:cstheme="minorHAnsi"/>
          <w:b/>
          <w:bCs/>
          <w:sz w:val="20"/>
        </w:rPr>
        <w:t>orientačného IGP</w:t>
      </w:r>
      <w:r w:rsidRPr="004021CD">
        <w:rPr>
          <w:rFonts w:cstheme="minorHAnsi"/>
          <w:bCs/>
          <w:sz w:val="20"/>
        </w:rPr>
        <w:t xml:space="preserve"> sa vykonáva súbor geologických prác potrebných na zist</w:t>
      </w:r>
      <w:r>
        <w:rPr>
          <w:rFonts w:cstheme="minorHAnsi"/>
          <w:bCs/>
          <w:sz w:val="20"/>
        </w:rPr>
        <w:t xml:space="preserve">enie </w:t>
      </w:r>
      <w:r w:rsidRPr="004021CD">
        <w:rPr>
          <w:rFonts w:cstheme="minorHAnsi"/>
          <w:bCs/>
          <w:sz w:val="20"/>
        </w:rPr>
        <w:t>základných charakteristík územia a na zásadné posúdenie možnosti a vhodnosti územia na výstavbu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alebo na iné využitie; na zosuvných územiach sa skúmajú aj príčiny vzniku deformácií a posudzuje sa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potreba ich stabilizácie, prípadne sanácie.</w:t>
      </w:r>
    </w:p>
    <w:p w14:paraId="4BDBA06D" w14:textId="77777777" w:rsidR="000329AF" w:rsidRPr="004021CD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 xml:space="preserve">V etape </w:t>
      </w:r>
      <w:r w:rsidRPr="004021CD">
        <w:rPr>
          <w:rFonts w:cstheme="minorHAnsi"/>
          <w:b/>
          <w:bCs/>
          <w:sz w:val="20"/>
        </w:rPr>
        <w:t>podrobného IGP</w:t>
      </w:r>
      <w:r w:rsidRPr="004021CD">
        <w:rPr>
          <w:rFonts w:cstheme="minorHAnsi"/>
          <w:bCs/>
          <w:sz w:val="20"/>
        </w:rPr>
        <w:t xml:space="preserve"> sa vykonávajú práce, na ktorých zá</w:t>
      </w:r>
      <w:r>
        <w:rPr>
          <w:rFonts w:cstheme="minorHAnsi"/>
          <w:bCs/>
          <w:sz w:val="20"/>
        </w:rPr>
        <w:t xml:space="preserve">klade sa spracúvajú podklady na </w:t>
      </w:r>
      <w:r w:rsidRPr="004021CD">
        <w:rPr>
          <w:rFonts w:cstheme="minorHAnsi"/>
          <w:bCs/>
          <w:sz w:val="20"/>
        </w:rPr>
        <w:t>vypracovanie projektovej dokumentácie výstavby s návrhmi na zakladanie stavieb na zosuvných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územiach a pri objektoch ohrozených zosuvom sa určia podmienky na zabezpečenie stability územia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náchylného na zosúvanie.</w:t>
      </w:r>
    </w:p>
    <w:p w14:paraId="43A64D30" w14:textId="77777777" w:rsidR="000329AF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4021CD">
        <w:rPr>
          <w:rFonts w:cstheme="minorHAnsi"/>
          <w:bCs/>
          <w:sz w:val="20"/>
        </w:rPr>
        <w:t xml:space="preserve">V etape </w:t>
      </w:r>
      <w:r w:rsidRPr="004021CD">
        <w:rPr>
          <w:rFonts w:cstheme="minorHAnsi"/>
          <w:b/>
          <w:bCs/>
          <w:sz w:val="20"/>
        </w:rPr>
        <w:t>doplnkového IGP</w:t>
      </w:r>
      <w:r w:rsidRPr="004021CD">
        <w:rPr>
          <w:rFonts w:cstheme="minorHAnsi"/>
          <w:bCs/>
          <w:sz w:val="20"/>
        </w:rPr>
        <w:t xml:space="preserve"> sa vykonávajú geologické práce</w:t>
      </w:r>
      <w:r>
        <w:rPr>
          <w:rFonts w:cstheme="minorHAnsi"/>
          <w:bCs/>
          <w:sz w:val="20"/>
        </w:rPr>
        <w:t xml:space="preserve">, ktorými sa pri výstavbe alebo </w:t>
      </w:r>
      <w:r w:rsidRPr="004021CD">
        <w:rPr>
          <w:rFonts w:cstheme="minorHAnsi"/>
          <w:bCs/>
          <w:sz w:val="20"/>
        </w:rPr>
        <w:t>prevádzke stavby spresňujú získané geologické poznatky, sleduje sa správanie stavby a účinky jej</w:t>
      </w:r>
      <w:r>
        <w:rPr>
          <w:rFonts w:cstheme="minorHAnsi"/>
          <w:bCs/>
          <w:sz w:val="20"/>
        </w:rPr>
        <w:t xml:space="preserve"> </w:t>
      </w:r>
      <w:r w:rsidRPr="004021CD">
        <w:rPr>
          <w:rFonts w:cstheme="minorHAnsi"/>
          <w:bCs/>
          <w:sz w:val="20"/>
        </w:rPr>
        <w:t>prevádzky s ohľadom na konkrétne geologické podmienky a na jej vplyv na životné prostredie.</w:t>
      </w:r>
    </w:p>
    <w:p w14:paraId="6CDAE2B4" w14:textId="3F295C88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0329AF">
        <w:rPr>
          <w:rFonts w:cstheme="minorHAnsi"/>
          <w:b/>
          <w:bCs/>
          <w:sz w:val="20"/>
        </w:rPr>
        <w:t>Geologická úloha</w:t>
      </w:r>
      <w:r w:rsidRPr="00DE41B7">
        <w:rPr>
          <w:rFonts w:cstheme="minorHAnsi"/>
          <w:bCs/>
          <w:sz w:val="20"/>
        </w:rPr>
        <w:t>, ktorá sa rieši inžinierskogeologickým</w:t>
      </w:r>
      <w:r>
        <w:rPr>
          <w:rFonts w:cstheme="minorHAnsi"/>
          <w:bCs/>
          <w:sz w:val="20"/>
        </w:rPr>
        <w:t xml:space="preserve"> prieskumom je vecné, miestne a </w:t>
      </w:r>
      <w:r w:rsidRPr="00DE41B7">
        <w:rPr>
          <w:rFonts w:cstheme="minorHAnsi"/>
          <w:bCs/>
          <w:sz w:val="20"/>
        </w:rPr>
        <w:t>časové vymedzenie okruhu otázok vyjadrujúcich hospodársky, vedecký alebo technický cieľ úlohy,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ktorá sa má projektovať a riešiť geologickými prácami a vyhodnotiť v záverečnej správe. Geologickú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úlohu určuje objednávateľ. Geologická úloha IGP sa môže členiť na etapy.</w:t>
      </w:r>
      <w:r w:rsidR="00AF35AB"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Zodpovedný riešiteľ geologickej úlohy je ten, kto riadi, koor</w:t>
      </w:r>
      <w:r>
        <w:rPr>
          <w:rFonts w:cstheme="minorHAnsi"/>
          <w:bCs/>
          <w:sz w:val="20"/>
        </w:rPr>
        <w:t>dinuje a rieši geologickú úlohu, t.j:</w:t>
      </w:r>
    </w:p>
    <w:p w14:paraId="2437FC11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a) zabezpečuje vytýčenie geologických prác v teréne, najmä prác technického charakteru,</w:t>
      </w:r>
    </w:p>
    <w:p w14:paraId="12CDE894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b) kontroluje správnosť vykonávania geologických prác,</w:t>
      </w:r>
    </w:p>
    <w:p w14:paraId="0060256D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c) zabezpečuje geologickú dokumentáciu, jej vedenie a uchovávanie,</w:t>
      </w:r>
    </w:p>
    <w:p w14:paraId="038867CB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d) spolupracuje so spoluriešiteľmi a usmerňuje spracovanie vyhodnotenia geologickej úlohy,</w:t>
      </w:r>
    </w:p>
    <w:p w14:paraId="23029C22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e) navrhuje zmeny projektu, prípadne zastavenie geologických prác, ak nemožno dosiahnuť ich cieľ,</w:t>
      </w:r>
    </w:p>
    <w:p w14:paraId="362C8DD8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f) spolupracuje s objednávateľom,</w:t>
      </w:r>
    </w:p>
    <w:p w14:paraId="664A61AF" w14:textId="77777777" w:rsidR="000329AF" w:rsidRPr="00DE41B7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t>g) kompletizuje záverečnú správu a zodpovedá za odbornosť vyhodnotenia geologickej úlohy,</w:t>
      </w:r>
    </w:p>
    <w:p w14:paraId="608808A2" w14:textId="3577CB03" w:rsidR="000329AF" w:rsidRDefault="000329AF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DE41B7">
        <w:rPr>
          <w:rFonts w:cstheme="minorHAnsi"/>
          <w:bCs/>
          <w:sz w:val="20"/>
        </w:rPr>
        <w:lastRenderedPageBreak/>
        <w:t>h) oznámi objednávateľovi prípadné strety záujmov zistené pri realizácii geologických prác.</w:t>
      </w:r>
    </w:p>
    <w:p w14:paraId="5DC00CCF" w14:textId="77777777" w:rsidR="000329AF" w:rsidRDefault="000329AF" w:rsidP="00207468">
      <w:pPr>
        <w:spacing w:line="276" w:lineRule="auto"/>
        <w:jc w:val="both"/>
      </w:pPr>
      <w:r w:rsidRPr="00DE41B7">
        <w:rPr>
          <w:rFonts w:cstheme="minorHAnsi"/>
          <w:bCs/>
          <w:sz w:val="20"/>
        </w:rPr>
        <w:t>Za zodpovedného riešiteľa geologickej úlohy, za zástupcu fyz</w:t>
      </w:r>
      <w:r>
        <w:rPr>
          <w:rFonts w:cstheme="minorHAnsi"/>
          <w:bCs/>
          <w:sz w:val="20"/>
        </w:rPr>
        <w:t xml:space="preserve">ickej osoby - podnikateľa alebo </w:t>
      </w:r>
      <w:r w:rsidRPr="00DE41B7">
        <w:rPr>
          <w:rFonts w:cstheme="minorHAnsi"/>
          <w:bCs/>
          <w:sz w:val="20"/>
        </w:rPr>
        <w:t>za zástupcu právnickej osoby možno ustanoviť len osobu s vysokoškolským vzdelaním druhého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stupňa v príslušnom odbore, ktorá má najmenej tri roky odbornej praxe v príslušnom odbore; takéto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vzdelanie a takúto odbornú prax musí mať aj fyzická osoba - podnikateľ, ktorá je zhotoviteľom</w:t>
      </w:r>
      <w:r>
        <w:rPr>
          <w:rFonts w:cstheme="minorHAnsi"/>
          <w:bCs/>
          <w:sz w:val="20"/>
        </w:rPr>
        <w:t xml:space="preserve"> </w:t>
      </w:r>
      <w:r w:rsidRPr="00DE41B7">
        <w:rPr>
          <w:rFonts w:cstheme="minorHAnsi"/>
          <w:bCs/>
          <w:sz w:val="20"/>
        </w:rPr>
        <w:t>geologických prác a nemá ustanoveného zástupcu.</w:t>
      </w:r>
    </w:p>
    <w:p w14:paraId="1F3DA9B3" w14:textId="06C72044" w:rsidR="006F033E" w:rsidRDefault="00087AF9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087AF9">
        <w:rPr>
          <w:rFonts w:cstheme="minorHAnsi"/>
          <w:b/>
          <w:bCs/>
          <w:sz w:val="20"/>
        </w:rPr>
        <w:t xml:space="preserve">Etapa inžinierskogeologickej štúdie </w:t>
      </w:r>
      <w:r w:rsidRPr="00087AF9">
        <w:rPr>
          <w:rFonts w:cstheme="minorHAnsi"/>
          <w:bCs/>
          <w:sz w:val="20"/>
        </w:rPr>
        <w:t>sa vykonáva v rámci spracovania technickej štúdie,</w:t>
      </w:r>
      <w:r>
        <w:rPr>
          <w:rFonts w:cstheme="minorHAnsi"/>
          <w:bCs/>
          <w:sz w:val="20"/>
        </w:rPr>
        <w:t xml:space="preserve"> z</w:t>
      </w:r>
      <w:r w:rsidRPr="00087AF9">
        <w:rPr>
          <w:rFonts w:cstheme="minorHAnsi"/>
          <w:bCs/>
          <w:sz w:val="20"/>
        </w:rPr>
        <w:t>ámeru</w:t>
      </w:r>
      <w:r w:rsidR="000E4FB4">
        <w:rPr>
          <w:rFonts w:cstheme="minorHAnsi"/>
          <w:bCs/>
          <w:sz w:val="20"/>
        </w:rPr>
        <w:t xml:space="preserve"> </w:t>
      </w:r>
      <w:ins w:id="0" w:author="KH" w:date="2025-11-18T09:38:00Z">
        <w:r w:rsidR="000E4FB4">
          <w:rPr>
            <w:rFonts w:cstheme="minorHAnsi"/>
            <w:bCs/>
            <w:sz w:val="20"/>
          </w:rPr>
          <w:t>navrhovanej činnosti/jej zmeny na životné prostredie podľa zákona č. 24/2006 Z. z. (najmä</w:t>
        </w:r>
      </w:ins>
      <w:r w:rsidRPr="00087AF9">
        <w:rPr>
          <w:rFonts w:cstheme="minorHAnsi"/>
          <w:bCs/>
          <w:sz w:val="20"/>
        </w:rPr>
        <w:t xml:space="preserve"> </w:t>
      </w:r>
      <w:del w:id="1" w:author="KH" w:date="2025-11-18T09:38:00Z">
        <w:r w:rsidRPr="00087AF9" w:rsidDel="000E4FB4">
          <w:rPr>
            <w:rFonts w:cstheme="minorHAnsi"/>
            <w:bCs/>
            <w:sz w:val="20"/>
          </w:rPr>
          <w:delText xml:space="preserve">pre </w:delText>
        </w:r>
      </w:del>
      <w:r w:rsidRPr="00087AF9">
        <w:rPr>
          <w:rFonts w:cstheme="minorHAnsi"/>
          <w:bCs/>
          <w:sz w:val="20"/>
        </w:rPr>
        <w:t xml:space="preserve">zisťovacie konanie, </w:t>
      </w:r>
      <w:del w:id="2" w:author="KH" w:date="2025-11-18T09:38:00Z">
        <w:r w:rsidRPr="00087AF9" w:rsidDel="000E4FB4">
          <w:rPr>
            <w:rFonts w:cstheme="minorHAnsi"/>
            <w:bCs/>
            <w:sz w:val="20"/>
          </w:rPr>
          <w:delText xml:space="preserve">prípadne pri </w:delText>
        </w:r>
      </w:del>
      <w:r w:rsidRPr="00087AF9">
        <w:rPr>
          <w:rFonts w:cstheme="minorHAnsi"/>
          <w:bCs/>
          <w:sz w:val="20"/>
        </w:rPr>
        <w:t>posudzovan</w:t>
      </w:r>
      <w:ins w:id="3" w:author="KH" w:date="2025-11-18T09:38:00Z">
        <w:r w:rsidR="000E4FB4">
          <w:rPr>
            <w:rFonts w:cstheme="minorHAnsi"/>
            <w:bCs/>
            <w:sz w:val="20"/>
          </w:rPr>
          <w:t>ie</w:t>
        </w:r>
      </w:ins>
      <w:del w:id="4" w:author="KH" w:date="2025-11-18T09:38:00Z">
        <w:r w:rsidRPr="00087AF9" w:rsidDel="000E4FB4">
          <w:rPr>
            <w:rFonts w:cstheme="minorHAnsi"/>
            <w:bCs/>
            <w:sz w:val="20"/>
          </w:rPr>
          <w:delText>í</w:delText>
        </w:r>
      </w:del>
      <w:r w:rsidRPr="00087AF9">
        <w:rPr>
          <w:rFonts w:cstheme="minorHAnsi"/>
          <w:bCs/>
          <w:sz w:val="20"/>
        </w:rPr>
        <w:t xml:space="preserve"> vplyvu cestnej stavby na životné prostredie</w:t>
      </w:r>
      <w:r>
        <w:rPr>
          <w:rFonts w:cstheme="minorHAnsi"/>
          <w:bCs/>
          <w:sz w:val="20"/>
        </w:rPr>
        <w:t xml:space="preserve"> </w:t>
      </w:r>
      <w:ins w:id="5" w:author="KH" w:date="2025-11-18T09:38:00Z">
        <w:r w:rsidR="000E4FB4">
          <w:rPr>
            <w:rFonts w:cstheme="minorHAnsi"/>
            <w:bCs/>
            <w:sz w:val="20"/>
          </w:rPr>
          <w:t xml:space="preserve"> a záverečné stanovisko</w:t>
        </w:r>
      </w:ins>
      <w:del w:id="6" w:author="KH" w:date="2025-11-18T09:38:00Z">
        <w:r w:rsidRPr="00087AF9" w:rsidDel="000E4FB4">
          <w:rPr>
            <w:rFonts w:cstheme="minorHAnsi"/>
            <w:bCs/>
            <w:sz w:val="20"/>
          </w:rPr>
          <w:delText>(</w:delText>
        </w:r>
        <w:r w:rsidRPr="00127005" w:rsidDel="000E4FB4">
          <w:rPr>
            <w:rFonts w:cstheme="minorHAnsi"/>
            <w:bCs/>
            <w:sz w:val="20"/>
          </w:rPr>
          <w:delText>zákon č.</w:delText>
        </w:r>
        <w:r w:rsidR="00DE3E7C" w:rsidDel="000E4FB4">
          <w:rPr>
            <w:rFonts w:cstheme="minorHAnsi"/>
            <w:bCs/>
            <w:sz w:val="20"/>
          </w:rPr>
          <w:delText xml:space="preserve"> </w:delText>
        </w:r>
        <w:r w:rsidRPr="00127005" w:rsidDel="000E4FB4">
          <w:rPr>
            <w:rFonts w:cstheme="minorHAnsi"/>
            <w:bCs/>
            <w:sz w:val="20"/>
          </w:rPr>
          <w:delText>24/2006 Z.</w:delText>
        </w:r>
        <w:r w:rsidR="00BF5AA9" w:rsidDel="000E4FB4">
          <w:rPr>
            <w:rFonts w:cstheme="minorHAnsi"/>
            <w:bCs/>
            <w:sz w:val="20"/>
          </w:rPr>
          <w:delText xml:space="preserve"> </w:delText>
        </w:r>
        <w:r w:rsidRPr="00127005" w:rsidDel="000E4FB4">
          <w:rPr>
            <w:rFonts w:cstheme="minorHAnsi"/>
            <w:bCs/>
            <w:sz w:val="20"/>
          </w:rPr>
          <w:delText>z.</w:delText>
        </w:r>
      </w:del>
      <w:del w:id="7" w:author="KH" w:date="2025-11-18T09:39:00Z">
        <w:r w:rsidRPr="00127005" w:rsidDel="000E4FB4">
          <w:rPr>
            <w:rFonts w:cstheme="minorHAnsi"/>
            <w:bCs/>
            <w:sz w:val="20"/>
          </w:rPr>
          <w:delText>)</w:delText>
        </w:r>
      </w:del>
      <w:r w:rsidRPr="00127005">
        <w:rPr>
          <w:rFonts w:cstheme="minorHAnsi"/>
          <w:bCs/>
          <w:sz w:val="20"/>
        </w:rPr>
        <w:t>. Výsle</w:t>
      </w:r>
      <w:r w:rsidRPr="00087AF9">
        <w:rPr>
          <w:rFonts w:cstheme="minorHAnsi"/>
          <w:bCs/>
          <w:sz w:val="20"/>
        </w:rPr>
        <w:t>dky inžinierskogeologickej štúdie tvoria podklad na posúdenie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variantných riešení trasy, prípadne na stanovenie požiadaviek na ďalšie varianty hodnotenej trasy.</w:t>
      </w:r>
      <w:r w:rsidR="00AF35AB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 xml:space="preserve">Počas realizácie </w:t>
      </w:r>
      <w:r w:rsidRPr="00AF35AB">
        <w:rPr>
          <w:rFonts w:cstheme="minorHAnsi"/>
          <w:bCs/>
          <w:sz w:val="20"/>
        </w:rPr>
        <w:t xml:space="preserve">inžinierskogeologickej štúdie je nutné spracovať účelovú inžinierskogeologickú mapu (ďalej </w:t>
      </w:r>
      <w:r w:rsidR="00245E64" w:rsidRPr="00AF35AB">
        <w:rPr>
          <w:rFonts w:cstheme="minorHAnsi"/>
          <w:bCs/>
          <w:sz w:val="20"/>
        </w:rPr>
        <w:t>aj</w:t>
      </w:r>
      <w:r w:rsidRPr="00AF35AB">
        <w:rPr>
          <w:rFonts w:cstheme="minorHAnsi"/>
          <w:bCs/>
          <w:sz w:val="20"/>
        </w:rPr>
        <w:t xml:space="preserve"> </w:t>
      </w:r>
      <w:r w:rsidR="00245E64" w:rsidRPr="00AF35AB">
        <w:rPr>
          <w:rFonts w:cstheme="minorHAnsi"/>
          <w:bCs/>
          <w:sz w:val="20"/>
        </w:rPr>
        <w:t>„</w:t>
      </w:r>
      <w:r w:rsidRPr="00AF35AB">
        <w:rPr>
          <w:rFonts w:cstheme="minorHAnsi"/>
          <w:bCs/>
          <w:sz w:val="20"/>
        </w:rPr>
        <w:t>IG mapa</w:t>
      </w:r>
      <w:r w:rsidR="00245E64" w:rsidRPr="00AF35AB">
        <w:rPr>
          <w:rFonts w:cstheme="minorHAnsi"/>
          <w:bCs/>
          <w:sz w:val="20"/>
        </w:rPr>
        <w:t>“</w:t>
      </w:r>
      <w:r w:rsidRPr="00AF35AB">
        <w:rPr>
          <w:rFonts w:cstheme="minorHAnsi"/>
          <w:bCs/>
          <w:sz w:val="20"/>
        </w:rPr>
        <w:t>).</w:t>
      </w:r>
      <w:r w:rsidR="00245E64" w:rsidRPr="00AF35AB">
        <w:rPr>
          <w:rFonts w:cstheme="minorHAnsi"/>
          <w:bCs/>
          <w:sz w:val="20"/>
        </w:rPr>
        <w:t xml:space="preserve"> </w:t>
      </w:r>
      <w:r w:rsidRPr="00AF35AB">
        <w:rPr>
          <w:rFonts w:cstheme="minorHAnsi"/>
          <w:bCs/>
          <w:sz w:val="20"/>
        </w:rPr>
        <w:t>V miestach</w:t>
      </w:r>
      <w:r w:rsidRPr="00087AF9">
        <w:rPr>
          <w:rFonts w:cstheme="minorHAnsi"/>
          <w:bCs/>
          <w:sz w:val="20"/>
        </w:rPr>
        <w:t>, kde trasa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prechádza svahovými deformáciami je nutné, aby šírka mapovaného pásu sa zvolila tak, že v mape sa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znázorní celá svahová deformácia od jej odlučnej oblasti až po akumulačnú. V IG mape sa musia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znázorniť aj tie svahové deformácie, ktoré nie sú v priamom dotyku s trasou cestnej stavby, ale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v prípade jej realizácie môže dôjsť k ich aktivizácii. V mapovanom pruhu (okrem znázornenia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variantov trás) musia byť zahrnuté aj iné javy, ktoré môžu ovplyvňovať navrhovanú trasu, prípadne</w:t>
      </w:r>
      <w:r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naopak môžu byť ovplyvnené navrhovanou trasou. V IG mape v etape orientačného prieskumu musia</w:t>
      </w:r>
      <w:r>
        <w:rPr>
          <w:rFonts w:cstheme="minorHAnsi"/>
          <w:bCs/>
          <w:sz w:val="20"/>
        </w:rPr>
        <w:t xml:space="preserve"> byť okrem geologickej stavby z</w:t>
      </w:r>
      <w:r w:rsidRPr="00087AF9">
        <w:rPr>
          <w:rFonts w:cstheme="minorHAnsi"/>
          <w:bCs/>
          <w:sz w:val="20"/>
        </w:rPr>
        <w:t>názornené  všetky svahové pohyby (plošný rozsah a aktivita) a erózne javy povrchových vôd, poddolované územia, zamokrené územia a pramene, výskyt antropogénnych sedimentov, ochranné pásma vodných zdrojov, minerálnych a podzemných vôd, hranice prieskumných území (§</w:t>
      </w:r>
      <w:r w:rsidR="00DE3E7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21 GZ), ložiská nerastných surovín.</w:t>
      </w:r>
    </w:p>
    <w:p w14:paraId="7B9F993F" w14:textId="5F6C68D3" w:rsidR="00087AF9" w:rsidRPr="00A1303C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A1303C">
        <w:rPr>
          <w:rFonts w:cstheme="minorHAnsi"/>
          <w:b/>
          <w:bCs/>
          <w:sz w:val="20"/>
        </w:rPr>
        <w:t>Etapa orientačného IGP</w:t>
      </w:r>
    </w:p>
    <w:p w14:paraId="4E6899D3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4C6FDC6" w14:textId="463DDD89" w:rsidR="00087AF9" w:rsidRPr="00087AF9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087AF9">
        <w:rPr>
          <w:rFonts w:cstheme="minorHAnsi"/>
          <w:bCs/>
          <w:sz w:val="20"/>
        </w:rPr>
        <w:t>Orientačný IGP sa vykonáva v stanovenej trase cestnej stavby, prípadne aj jej variantov. Jeho</w:t>
      </w:r>
      <w:r w:rsidR="00A1303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náplňou je zistenie inžinierskogeologických a hydrogeologických pomerov v trase cestnej stavby</w:t>
      </w:r>
      <w:r w:rsidR="00A1303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(prípadne aj v trase variantu) a posúdiť jej technickú realizovateľnosť v týchto podmienkach</w:t>
      </w:r>
      <w:r w:rsidR="00A1303C">
        <w:rPr>
          <w:rFonts w:cstheme="minorHAnsi"/>
          <w:bCs/>
          <w:sz w:val="20"/>
        </w:rPr>
        <w:t xml:space="preserve"> </w:t>
      </w:r>
      <w:r w:rsidRPr="00087AF9">
        <w:rPr>
          <w:rFonts w:cstheme="minorHAnsi"/>
          <w:bCs/>
          <w:sz w:val="20"/>
        </w:rPr>
        <w:t>a prípadne odporučiť optimálnejšie vedenie trasy.</w:t>
      </w:r>
    </w:p>
    <w:p w14:paraId="45ECAD58" w14:textId="257A79A6" w:rsidR="00AF35AB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087AF9">
        <w:rPr>
          <w:rFonts w:cstheme="minorHAnsi"/>
          <w:bCs/>
          <w:sz w:val="20"/>
        </w:rPr>
        <w:t>Výsledky orientačného IGP sú podkladom na spracovanie dokumentácie na územné</w:t>
      </w:r>
      <w:r w:rsidR="00245E64">
        <w:rPr>
          <w:rFonts w:cstheme="minorHAnsi"/>
          <w:bCs/>
          <w:sz w:val="20"/>
        </w:rPr>
        <w:t xml:space="preserve"> rozhodnutie (DÚR)</w:t>
      </w:r>
      <w:ins w:id="8" w:author="KH" w:date="2025-11-18T09:41:00Z">
        <w:r w:rsidR="000E4FB4">
          <w:rPr>
            <w:rFonts w:cstheme="minorHAnsi"/>
            <w:bCs/>
            <w:sz w:val="20"/>
          </w:rPr>
          <w:t>/</w:t>
        </w:r>
        <w:r w:rsidR="000E4FB4" w:rsidRPr="000E4FB4">
          <w:rPr>
            <w:rFonts w:cstheme="minorHAnsi"/>
            <w:bCs/>
            <w:sz w:val="20"/>
          </w:rPr>
          <w:t xml:space="preserve"> </w:t>
        </w:r>
        <w:r w:rsidR="000E4FB4">
          <w:rPr>
            <w:rFonts w:cstheme="minorHAnsi"/>
            <w:bCs/>
            <w:sz w:val="20"/>
          </w:rPr>
          <w:t>projektovej dokumentácie v stupni stavebný zámer</w:t>
        </w:r>
        <w:r w:rsidR="000E4FB4">
          <w:rPr>
            <w:rStyle w:val="Odkaznapoznmkupodiarou"/>
            <w:rFonts w:cstheme="minorHAnsi"/>
            <w:bCs/>
            <w:sz w:val="20"/>
          </w:rPr>
          <w:footnoteReference w:id="1"/>
        </w:r>
      </w:ins>
      <w:r w:rsidR="00245E64">
        <w:rPr>
          <w:rFonts w:cstheme="minorHAnsi"/>
          <w:bCs/>
          <w:sz w:val="20"/>
        </w:rPr>
        <w:t>.</w:t>
      </w:r>
      <w:r w:rsidR="00AF35AB">
        <w:rPr>
          <w:rFonts w:cstheme="minorHAnsi"/>
          <w:bCs/>
          <w:sz w:val="20"/>
        </w:rPr>
        <w:t xml:space="preserve"> </w:t>
      </w:r>
    </w:p>
    <w:p w14:paraId="04BF05DB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65D8F1F9" w14:textId="77777777" w:rsidR="00DE3E7C" w:rsidRDefault="00853E93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>
        <w:rPr>
          <w:rFonts w:cstheme="minorHAnsi"/>
          <w:bCs/>
          <w:sz w:val="20"/>
        </w:rPr>
        <w:t>Ú</w:t>
      </w:r>
      <w:r w:rsidR="00DE3E7C">
        <w:rPr>
          <w:rFonts w:cstheme="minorHAnsi"/>
          <w:bCs/>
          <w:sz w:val="20"/>
        </w:rPr>
        <w:t>lohou etapy orientačného IGP je:</w:t>
      </w:r>
    </w:p>
    <w:p w14:paraId="25E51A94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inžinierskogeologických a hydrogeologických pomerov v trase cestnej stavby</w:t>
      </w:r>
      <w:r w:rsidR="00A1303C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geotechnických vlastností vyčlenených litologických komplexov,</w:t>
      </w:r>
    </w:p>
    <w:p w14:paraId="195908B8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opis jednotlivých zemín a hornín v zmysle 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platných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noriem</w:t>
      </w:r>
      <w:r w:rsidR="00AF35AB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7CF40312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odporučiť spôsob založenia objektov, stanovenie stupňa chemického pôsobenia (agresivity)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zemín a podzemných vôd na betónové konštrukcie a kovové konštrukcie,</w:t>
      </w:r>
    </w:p>
    <w:p w14:paraId="13721E8F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územiach so svahovými deformáciami je potrebné prieskumnými prácami určiť hĺbku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šmykových plôch, vlastnosti zemín potrebných pre výpočty stability, hĺbku hladiny podzemnej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vody</w:t>
      </w:r>
      <w:r w:rsidR="00AF35AB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6020F346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odporúča sa, aby už v tejto etape IGP niektoré z realizovaných vrtov boli vystrojené pre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pozorovanie pohybov v horninovom masíve (inklinometrické vrty), prípadne na pozorovanie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režimu hladín podzemných vôd (piezometre). Na základe získaných údajov je nutné posúdiť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stabilitu územia pred a po výstavbe a zároveň orientačne navrhnúť druh a počet sanačných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prvkov, prípadne zmenu trasy,</w:t>
      </w:r>
    </w:p>
    <w:p w14:paraId="78F8F0DD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zárezov s hĺbkou nad 5m realizovať orientačné výpočty stability svahov zárezov,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uvedenie orientačných sklonov svahov, prípadne potrebu ich stabilizačného zabezpečenia a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opatrenia na odvedenie povrchovej a podzemnej vody,</w:t>
      </w:r>
    </w:p>
    <w:p w14:paraId="211C3553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lastRenderedPageBreak/>
        <w:t>v miestach násypov nad 5m realizovať orientačné výpočty stability a sadania podložia násypu,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prípadne návrh jeho úpravy, výmeny a odvodnenia,</w:t>
      </w:r>
    </w:p>
    <w:p w14:paraId="65755BCD" w14:textId="1712DF82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zhodnotenie použiteľnosti hornín a zemín zo zárezov a iných výkopov ako sypaniny, alebo ako materiálu do konštrukcie vozovky – je potrebné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vziať do úvahy aj pôsobenie klimatických vplyvov na vlastnosti hornín počas ich ťažby,</w:t>
      </w:r>
      <w:r w:rsidR="00B33ED6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deponovani</w:t>
      </w:r>
      <w:r w:rsidR="00DE3E7C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a zapracovania do konštrukcií</w:t>
      </w:r>
      <w:r w:rsid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,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086F5CAF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určenie tried ťažiteľnosti, je nutné zohľadniť aj spôsob odberu a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porušenosť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vzoriek zemín a hornín použitých pre uvedené zatriedenie,</w:t>
      </w:r>
    </w:p>
    <w:p w14:paraId="006F46CD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hladín podzemnej vody v trase, prípadne v jej širšom okolí,</w:t>
      </w:r>
    </w:p>
    <w:p w14:paraId="256766A4" w14:textId="77777777" w:rsidR="00DE3E7C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zhodnotenie vplyvu realizácie projektovanej komunikácie na okolité prostredie (zmeny hladiny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podzemnej vody, znečistenie podzemnej vody, ohrozenie stability okolitého prostredia)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navrhnúť opatrenia na zmiernenie uvedených vplyvov, prípadne posúdiť možnosť zriadiť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náhradné vodné zdroje,</w:t>
      </w:r>
    </w:p>
    <w:p w14:paraId="022EEEDC" w14:textId="39665213" w:rsidR="006F033E" w:rsidRPr="00DE3E7C" w:rsidRDefault="00087AF9" w:rsidP="0020746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návrh prieskumných prác pre nasledujúcu etapu podrobného IGP s ohľadom predovšetkým na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problematické miesta trasy – nepriaznivé územia, vysoké násypy a hlboké zárezy</w:t>
      </w:r>
      <w:r w:rsidR="00853E93"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E3E7C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rozsiahle mostné objekty.</w:t>
      </w:r>
    </w:p>
    <w:p w14:paraId="4FCBBE4F" w14:textId="77777777" w:rsidR="00DE3E7C" w:rsidRDefault="00DE3E7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327FAC3" w14:textId="0AD95CDA" w:rsidR="006F033E" w:rsidRPr="004F23B0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Priame prieskumné diela za účelom odberu vzoriek sa navrhujú a</w:t>
      </w:r>
      <w:r w:rsidR="00A1303C">
        <w:rPr>
          <w:rFonts w:cstheme="minorHAnsi"/>
          <w:bCs/>
          <w:sz w:val="20"/>
        </w:rPr>
        <w:t> </w:t>
      </w:r>
      <w:r w:rsidRPr="00A80A42">
        <w:rPr>
          <w:rFonts w:cstheme="minorHAnsi"/>
          <w:bCs/>
          <w:sz w:val="20"/>
        </w:rPr>
        <w:t>realizujú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rozsahu, ktorý závisí od druhu konštrukcie (zárez, násyp, objekt a pod.) a od zložitosti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inžinierskogeologických a hydrogeologických pomerov v trase.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Minimálny počet prieskumných diel (sond) je daný v</w:t>
      </w:r>
      <w:r w:rsidR="0047318D">
        <w:rPr>
          <w:rFonts w:cstheme="minorHAnsi"/>
          <w:bCs/>
          <w:sz w:val="20"/>
        </w:rPr>
        <w:t> TP 028</w:t>
      </w:r>
      <w:r w:rsidRPr="00A80A42">
        <w:rPr>
          <w:rFonts w:cstheme="minorHAnsi"/>
          <w:bCs/>
          <w:sz w:val="20"/>
        </w:rPr>
        <w:t>. Náročnosť stavby v kombinácii so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zložitosťou inžinierskogeologických a hydrogeologických pomerov je v tabuľke zahrnutá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geotechnicke</w:t>
      </w:r>
      <w:r w:rsidR="0047318D">
        <w:rPr>
          <w:rFonts w:cstheme="minorHAnsi"/>
          <w:bCs/>
          <w:sz w:val="20"/>
        </w:rPr>
        <w:t>j kategórii v zmysle príslušnej STN</w:t>
      </w:r>
      <w:r w:rsidRPr="00A80A42">
        <w:rPr>
          <w:rFonts w:cstheme="minorHAnsi"/>
          <w:bCs/>
          <w:sz w:val="20"/>
        </w:rPr>
        <w:t xml:space="preserve">. </w:t>
      </w:r>
    </w:p>
    <w:p w14:paraId="352FE967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6956384F" w14:textId="2F50433B" w:rsidR="00087AF9" w:rsidRPr="00A80A42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Hĺbka jednotlivých prieskumných diel je závislá predovšetkým od charakteru konštrukcie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a charakteru inžinierskogeologických a hydrogeologických pomerov. Takisto je treba pripomenúť, že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projekčné podklady dostupné na realizáciu etapy orientačného IGP sú z technickej štúdie. Podľa STN</w:t>
      </w:r>
      <w:r w:rsidR="00A1303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sa odporúča:</w:t>
      </w:r>
    </w:p>
    <w:p w14:paraId="616DEA3C" w14:textId="77777777" w:rsidR="00D261F8" w:rsidRPr="00D261F8" w:rsidRDefault="00087AF9" w:rsidP="0020746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zárezoch – hĺbka prieskumných diel minimálne 3m pod projektovanú niveletu vozovky,</w:t>
      </w:r>
    </w:p>
    <w:p w14:paraId="752F632D" w14:textId="77777777" w:rsidR="00D261F8" w:rsidRPr="00D261F8" w:rsidRDefault="00087AF9" w:rsidP="0020746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pri násypoch – hĺbka prieskumných diel závisí od únosnosti a stlačiteľnosti podložia násypu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výšky násypu, minimálne však musí byť 6m,</w:t>
      </w:r>
    </w:p>
    <w:p w14:paraId="688E04B9" w14:textId="18A7B74A" w:rsidR="006F033E" w:rsidRPr="00D261F8" w:rsidRDefault="00087AF9" w:rsidP="0020746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pri mostných objektoch - hĺbka prieskumných diel závisí od hĺbky únosného skalného podkladu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spôsobu založenia. Spôsob zakladania sa určuje až po vykonaní etapy orientačného prieskumu, preto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je potrebné realizovať vrty o minimálnej hĺbke 15m. V prípade plytšieho výskytu únosného skalného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podložia je potrebné realizovať vrty minimálne 2m do únosného podložia.</w:t>
      </w:r>
    </w:p>
    <w:p w14:paraId="5644BA2E" w14:textId="77777777" w:rsidR="0047318D" w:rsidRPr="004F23B0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6A3A374" w14:textId="71F8E2B5" w:rsidR="00087AF9" w:rsidRPr="00A1303C" w:rsidRDefault="008F4FA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E</w:t>
      </w:r>
      <w:r w:rsidR="00087AF9" w:rsidRPr="00A1303C">
        <w:rPr>
          <w:rFonts w:cstheme="minorHAnsi"/>
          <w:b/>
          <w:bCs/>
          <w:sz w:val="20"/>
        </w:rPr>
        <w:t>tapa podrobného IGP</w:t>
      </w:r>
    </w:p>
    <w:p w14:paraId="1F8E4EE2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B5D781E" w14:textId="0A2FC43B" w:rsidR="000E4FB4" w:rsidRPr="00A80A42" w:rsidRDefault="00087AF9" w:rsidP="000E4FB4">
      <w:pPr>
        <w:autoSpaceDE w:val="0"/>
        <w:autoSpaceDN w:val="0"/>
        <w:adjustRightInd w:val="0"/>
        <w:spacing w:after="0" w:line="276" w:lineRule="auto"/>
        <w:jc w:val="both"/>
        <w:rPr>
          <w:ins w:id="11" w:author="KH" w:date="2025-11-18T09:42:00Z"/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Podrobný IGP sa vykonáva v stanovenej trase cestnej stavby. Výsledky podrobného IGP sú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podkladom na spracovanie dokumentácie na stavebné povolenie (DSP)</w:t>
      </w:r>
      <w:ins w:id="12" w:author="KH" w:date="2025-11-18T09:42:00Z">
        <w:r w:rsidR="000E4FB4">
          <w:rPr>
            <w:rFonts w:cstheme="minorHAnsi"/>
            <w:bCs/>
            <w:sz w:val="20"/>
          </w:rPr>
          <w:t>/</w:t>
        </w:r>
        <w:bookmarkStart w:id="13" w:name="_Hlk214295386"/>
        <w:r w:rsidR="000E4FB4">
          <w:rPr>
            <w:rFonts w:cstheme="minorHAnsi"/>
            <w:bCs/>
            <w:sz w:val="20"/>
          </w:rPr>
          <w:t>projektovej dokumentácie v stupni projekt stavby a vykonávací projekt (ak je pre daný typ stavby vykonávací projekt vyhradený)</w:t>
        </w:r>
        <w:bookmarkEnd w:id="13"/>
        <w:r w:rsidR="000E4FB4">
          <w:rPr>
            <w:rFonts w:cstheme="minorHAnsi"/>
            <w:bCs/>
            <w:sz w:val="20"/>
            <w:vertAlign w:val="superscript"/>
          </w:rPr>
          <w:t>1</w:t>
        </w:r>
        <w:r w:rsidR="000E4FB4" w:rsidRPr="00A80A42">
          <w:rPr>
            <w:rFonts w:cstheme="minorHAnsi"/>
            <w:bCs/>
            <w:sz w:val="20"/>
          </w:rPr>
          <w:t>.</w:t>
        </w:r>
      </w:ins>
    </w:p>
    <w:p w14:paraId="2F4CD7B6" w14:textId="2D297AEC" w:rsidR="00087AF9" w:rsidRPr="00A80A42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.</w:t>
      </w:r>
    </w:p>
    <w:p w14:paraId="70C49DD1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1FC1C16" w14:textId="3175016E" w:rsidR="00087AF9" w:rsidRPr="00A80A42" w:rsidRDefault="00087AF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Jeho cieľom je :</w:t>
      </w:r>
    </w:p>
    <w:p w14:paraId="289B774C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zistiť čo najkomplexnejšie informácie o inžinierskogeologických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hydrogeologických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pomeroch v trase cestnej stavby a v jej dotknutom okolí (prejavy stavebnej činnosti);</w:t>
      </w:r>
    </w:p>
    <w:p w14:paraId="3A456E50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vyčleniť inžinierskogeologické typy, ktoré budú podrobne charakterizované požadovanými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geotechnickými vlastnosťami - odvodenými, resp. charakteristickými hodnotami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geotechnických parametrov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;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</w:p>
    <w:p w14:paraId="75FE358C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zárezov získať všetky potrebné informácie pre návrh definitívnych sklonov svahov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zárezov, prípadne pre návrh ich stabilizačného zabezpečenia a odvodnenia;</w:t>
      </w:r>
    </w:p>
    <w:p w14:paraId="2966FD26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miestach násypov získať všetky potrebné informácie pre výpočet sadania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únosnosti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podložia násypov;</w:t>
      </w:r>
    </w:p>
    <w:p w14:paraId="687BD1A6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lastRenderedPageBreak/>
        <w:t xml:space="preserve"> v miestach nulových úsekov (trasa vedená v úrovni terénu) zhodnotiť únosnosť zemín, ktoré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budú tvoriť pláň vozovky, ich namŕzavosť a vodný režim, prípadne návrh ich úpravy alebo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výmeny;</w:t>
      </w:r>
    </w:p>
    <w:p w14:paraId="3D282BF2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podrobne objasniť základové pomery stavebných objektov (predovšetkým mostov)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odporučiť definitívny návrh spôsobu ich založenia, zatriediť horniny podľa vŕtateľnosti pre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pilóty;</w:t>
      </w:r>
    </w:p>
    <w:p w14:paraId="1C78B075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nestabilných územiach upresniť informácie o hĺbkach šmykových plôch, o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režime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podzemných vôd a o geotechnických parametroch vstupujúcich do stabilitných výpočtov;</w:t>
      </w:r>
    </w:p>
    <w:p w14:paraId="7CA9B4E1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posúdiť súčasnú stabilitu územia na základe výpočtov, prípadne informácií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 inklinometrických meraní;</w:t>
      </w:r>
    </w:p>
    <w:p w14:paraId="523A41DE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doplniť údaje o technologických vlastnostiach hornín a zemín získaných zo zárezov a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 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iných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výkopov z hľadiska ich možného využitia ako materiálu do násypov, konsolidačných vrstiev,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alebo konštrukčného materiálu do vozovky;</w:t>
      </w:r>
    </w:p>
    <w:p w14:paraId="17D5F564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stupňa agresivity podzemnej a povrchovej vody v miestach ich kontaktu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betónovými (oceľovými) konštrukciami a jeho zmien v čase;</w:t>
      </w:r>
    </w:p>
    <w:p w14:paraId="3F64FACA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zistiť údaje o režime podzemnej vody v trase (kolísanie hladín podzemných vôd v čase),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prípade potreby navrhnúť spôsoby odvodnenia zárezov, podložia násypov a pláne vozovky;</w:t>
      </w:r>
    </w:p>
    <w:p w14:paraId="743946A9" w14:textId="77777777" w:rsidR="00D261F8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návrh prieskumných prác pre prípadnú etapu doplnkového prieskumu;</w:t>
      </w:r>
    </w:p>
    <w:p w14:paraId="74A8AD65" w14:textId="73FAB687" w:rsidR="00087AF9" w:rsidRPr="00D261F8" w:rsidRDefault="00087AF9" w:rsidP="00207468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 prípade existencie inklinometrických meraní už z etapy orientačného prieskum je nutné ich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vyhodnotiť a spracovať návrh na vytypovanie oblastí pre monitoring aj s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konkrétnymi monitorovacími prvkami.</w:t>
      </w:r>
    </w:p>
    <w:p w14:paraId="71864A91" w14:textId="77777777" w:rsidR="0047318D" w:rsidRPr="00D261F8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8E63B66" w14:textId="284DC94F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A1303C">
        <w:rPr>
          <w:rFonts w:cstheme="minorHAnsi"/>
          <w:b/>
          <w:bCs/>
          <w:sz w:val="20"/>
        </w:rPr>
        <w:t>Etapa doplnkového IGP</w:t>
      </w:r>
    </w:p>
    <w:p w14:paraId="4B309AB7" w14:textId="77777777" w:rsidR="00D261F8" w:rsidRPr="00A1303C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</w:p>
    <w:p w14:paraId="09A554E3" w14:textId="6B3AAC01" w:rsidR="00A80A42" w:rsidRPr="00A80A42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>
        <w:rPr>
          <w:rFonts w:cstheme="minorHAnsi"/>
          <w:bCs/>
          <w:sz w:val="20"/>
        </w:rPr>
        <w:t>E</w:t>
      </w:r>
      <w:r w:rsidR="00A80A42" w:rsidRPr="00A80A42">
        <w:rPr>
          <w:rFonts w:cstheme="minorHAnsi"/>
          <w:bCs/>
          <w:sz w:val="20"/>
        </w:rPr>
        <w:t>tapa doplnkového IGP sa môže vykonávať po každej etape IGP.</w:t>
      </w:r>
      <w:r w:rsidR="00961902"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V praxi však prevažne nasleduje po etape podrobného IGP za účelom doplnenia informácií a</w:t>
      </w:r>
      <w:r>
        <w:rPr>
          <w:rFonts w:cstheme="minorHAnsi"/>
          <w:bCs/>
          <w:sz w:val="20"/>
        </w:rPr>
        <w:t> </w:t>
      </w:r>
      <w:r w:rsidR="00A80A42" w:rsidRPr="00A80A42">
        <w:rPr>
          <w:rFonts w:cstheme="minorHAnsi"/>
          <w:bCs/>
          <w:sz w:val="20"/>
        </w:rPr>
        <w:t>riešenia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problémov, ktoré vyplynuli z výsledkov podrobného prieskumu a neboli v predchádzajúcich etapách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zaznamenané, resp. sa objavili počas stavebných prác. Je zameraný iba na niektoré vybrané úseky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trasy, a to predovšetkým na mostné objekty, nepriaznivé územia a úseky s vysokými násypmi, či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hlbokými zárezmi. Ak sa časovo vykonáva krátko po etape podrobného prieskumu, tak jeho výsledky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slúžia ako doplňujúce podklady na spracovanie dokumentácie na stavebné povolenie (DSP). Nutnosť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realizácie doplnkového IGP však môže vyplynúť až po spracovaní DSP, napríklad v</w:t>
      </w:r>
      <w:r>
        <w:rPr>
          <w:rFonts w:cstheme="minorHAnsi"/>
          <w:bCs/>
          <w:sz w:val="20"/>
        </w:rPr>
        <w:t> </w:t>
      </w:r>
      <w:r w:rsidR="00A80A42" w:rsidRPr="00A80A42">
        <w:rPr>
          <w:rFonts w:cstheme="minorHAnsi"/>
          <w:bCs/>
          <w:sz w:val="20"/>
        </w:rPr>
        <w:t>dôsledku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projekčného návrhu nových objektov (oporné, zárubné múry), lokálnej zmeny vedenia trasy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a podobne. Potom získané výsledky slúžia ako podklady na spracovanie dokumentácie na realizáciu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stavieb (DRS), ktorá je súčasťou dokumentácie na ponuku (DP). Po etape orientačného IGP môže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nasledovať, ak bolo napríklad zmenené vedenie trasy.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Aj na realizáciu doplnkove</w:t>
      </w:r>
      <w:r>
        <w:rPr>
          <w:rFonts w:cstheme="minorHAnsi"/>
          <w:bCs/>
          <w:sz w:val="20"/>
        </w:rPr>
        <w:t>j etapy IGP však platí pravidlo,</w:t>
      </w:r>
      <w:r w:rsidR="00A80A42" w:rsidRPr="00A80A42">
        <w:rPr>
          <w:rFonts w:cstheme="minorHAnsi"/>
          <w:bCs/>
          <w:sz w:val="20"/>
        </w:rPr>
        <w:t xml:space="preserve"> že je nevyhnutné, aby sa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realizovala v dostatočnom predstihu pred vypracovaním príslušného stupňa projektovej dokumentácie,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pre ktorý vytvára podklady.</w:t>
      </w:r>
      <w:r>
        <w:rPr>
          <w:rFonts w:cstheme="minorHAnsi"/>
          <w:bCs/>
          <w:sz w:val="20"/>
        </w:rPr>
        <w:t xml:space="preserve"> </w:t>
      </w:r>
      <w:r w:rsidR="00A80A42" w:rsidRPr="00A80A42">
        <w:rPr>
          <w:rFonts w:cstheme="minorHAnsi"/>
          <w:bCs/>
          <w:sz w:val="20"/>
        </w:rPr>
        <w:t>Aby nedochádzalo k nejasnostiam na zaradenie uvedenej etapy, je nevyhnutné uviesť, pre ktorý stupeň</w:t>
      </w:r>
    </w:p>
    <w:p w14:paraId="26B630C7" w14:textId="77777777" w:rsidR="00087AF9" w:rsidRDefault="00A80A42" w:rsidP="00207468">
      <w:pPr>
        <w:spacing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projektovej dokumentácie sa vykonáva - napr. etapa doplnkového IGP pre DSP.</w:t>
      </w:r>
    </w:p>
    <w:p w14:paraId="535F7E0F" w14:textId="19618D42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Prevažne sa doplnkový IGP vykonáva po etape podrobného IGP. V takom prípade sa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používajú metódy platné pre etapu podrobného IGP so zvýšeným dôrazom na terénne skúšky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a merania. Ak sa doplnkový IGP vykonáva pre stupeň projektovania DRS, tak sú už známe údaje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o priestorovom usporiadaní jednotlivých objektov a je možné vykonávať prieskumné práce samostatne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pre jednotlivé objekty.</w:t>
      </w:r>
    </w:p>
    <w:p w14:paraId="64A0B48B" w14:textId="77777777" w:rsidR="0047318D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1ADDAE85" w14:textId="50F2297A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Etapu doplnkového IGP je možné vykonať aj vtedy, ak napr. dôjde k zmene stability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zosuvného územia, a to predovšetkým po spracovaní dokumentácie na stavebné povolenie (DSP).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Uvedenou etapou je potom nutné získať údaje potrebné na upresnenie návrhu sanačných prác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uvedenej lokalite pre potreby stupňa projektovej dokumentácie DRS.</w:t>
      </w:r>
    </w:p>
    <w:p w14:paraId="752E0429" w14:textId="77777777" w:rsidR="0047318D" w:rsidRPr="00A80A42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457CD5C5" w14:textId="3D75DC43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47318D">
        <w:rPr>
          <w:rFonts w:cstheme="minorHAnsi"/>
          <w:b/>
          <w:bCs/>
          <w:sz w:val="20"/>
        </w:rPr>
        <w:t>Etapa sledovanie výstavby - kontrola a</w:t>
      </w:r>
      <w:r w:rsidR="00D261F8">
        <w:rPr>
          <w:rFonts w:cstheme="minorHAnsi"/>
          <w:b/>
          <w:bCs/>
          <w:sz w:val="20"/>
        </w:rPr>
        <w:t> </w:t>
      </w:r>
      <w:r w:rsidRPr="0047318D">
        <w:rPr>
          <w:rFonts w:cstheme="minorHAnsi"/>
          <w:b/>
          <w:bCs/>
          <w:sz w:val="20"/>
        </w:rPr>
        <w:t>monitoring</w:t>
      </w:r>
    </w:p>
    <w:p w14:paraId="4297E35E" w14:textId="77777777" w:rsidR="00D261F8" w:rsidRPr="0047318D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</w:p>
    <w:p w14:paraId="40C22B6D" w14:textId="77777777" w:rsidR="00D261F8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Uvedená etapa prebieha prevažne počas realizácie samotnej cestnej stavby, v prípade potreby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aj určitý časový úsek pred a po výstavbe. </w:t>
      </w:r>
    </w:p>
    <w:p w14:paraId="11ECE477" w14:textId="77777777" w:rsidR="00D261F8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6632AF36" w14:textId="7408D554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lastRenderedPageBreak/>
        <w:t>Jej cieľom je:</w:t>
      </w:r>
    </w:p>
    <w:p w14:paraId="008CE181" w14:textId="77777777" w:rsidR="00D261F8" w:rsidRPr="00D261F8" w:rsidRDefault="00A80A42" w:rsidP="00207468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riešiť problémy vznikajúce v priebehu výstavby,</w:t>
      </w:r>
    </w:p>
    <w:p w14:paraId="1ADC4478" w14:textId="77777777" w:rsidR="00D261F8" w:rsidRPr="00D261F8" w:rsidRDefault="00A80A42" w:rsidP="00207468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kontrolovať predpoklady vyplývajúce zo záverečných správ predchádzajúcich etáp prieskumu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poznatkami pri vlastnej výstavbe a návrh opatrení pri zistení ich nesúladu,</w:t>
      </w:r>
    </w:p>
    <w:p w14:paraId="119E494A" w14:textId="72BEC018" w:rsidR="00A80A42" w:rsidRPr="00D261F8" w:rsidRDefault="00A80A42" w:rsidP="00207468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vykonávať kontrolné merania a monitoring horninového prostredia, podzemnej vody</w:t>
      </w:r>
      <w:r w:rsidR="0047318D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 zhotovovaných, alebo výstavbou ovplyvnených konštrukcií.</w:t>
      </w:r>
    </w:p>
    <w:p w14:paraId="335406CE" w14:textId="77777777" w:rsidR="0047318D" w:rsidRPr="00A80A42" w:rsidRDefault="0047318D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79322B84" w14:textId="77772640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V etape sledovania výstavby - kontroly a monitoringu sa realizujú aj terénne prieskumné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práce, a to predovšetkým za účelom overenia inžinierskogeologických a hydrogeologických pomerov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 miestach, kde sa nemohli realizovať pred samotnou výstavbou (neprístupné zalesnené oblasti,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nevysporiadané pozemky, tok rieky, vodné plochy, močiare a pod.). Takisto sa realizujú prieskumné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práce v miestach, kde inžinierskogeologické a hydrogeologické pomery zistené počas výstavby</w:t>
      </w:r>
      <w:r w:rsidR="0047318D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nezodpovedajú pomerom zistenými v predchádzajúcich etapách IGP.</w:t>
      </w:r>
    </w:p>
    <w:p w14:paraId="41378484" w14:textId="77777777" w:rsidR="00AA31CC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01883FA3" w14:textId="7E2FE2F5" w:rsid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Za účelom bezpečnej výstavby a nasledovnej prevádzky cestnej stavby sa realizuje monitoring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horninového prostredia, monitorovanie geologických faktorov životného prostredia (podľa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GZ) alebo geotechnický monitoring (ďalej monitoring).</w:t>
      </w:r>
    </w:p>
    <w:p w14:paraId="0E22C42C" w14:textId="77777777" w:rsidR="00AA31CC" w:rsidRPr="00A80A42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30A57D8" w14:textId="187907BE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Zásady návrhu monitorovacích systémov, spôsobu monitorovania, spracovania a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vyhodnocovania výsledkov monitoringu vplyvu ciest a diaľnic na životné prostredie sú dané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projektom monitoringu vplyvu stavby na vybrané zložky životného prostredia (ďalej projekt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monitoringu), ktorý sa vypracuje na základe TP 6/2008. Projekt monitoringu patrí medzi základné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časti dokumentácie na stavebné povolenie (DSP)</w:t>
      </w:r>
      <w:ins w:id="14" w:author="KH" w:date="2025-11-18T09:44:00Z">
        <w:r w:rsidR="000E4FB4">
          <w:t>/</w:t>
        </w:r>
        <w:r w:rsidR="000E4FB4" w:rsidRPr="00F62C69">
          <w:rPr>
            <w:rFonts w:cstheme="minorHAnsi"/>
            <w:bCs/>
            <w:sz w:val="20"/>
          </w:rPr>
          <w:t>projektovej dokumentácie v stupni projekt stavby a vykonávací projekt (ak je pre daný typ stavby vykonávací projekt vyhradený)</w:t>
        </w:r>
        <w:r w:rsidR="000E4FB4">
          <w:rPr>
            <w:rFonts w:cstheme="minorHAnsi"/>
            <w:bCs/>
            <w:sz w:val="20"/>
            <w:vertAlign w:val="superscript"/>
          </w:rPr>
          <w:t>1</w:t>
        </w:r>
      </w:ins>
      <w:r w:rsidRPr="00A80A42">
        <w:rPr>
          <w:rFonts w:cstheme="minorHAnsi"/>
          <w:bCs/>
          <w:sz w:val="20"/>
        </w:rPr>
        <w:t>. Vlastný projekt monitoringu upravuje:</w:t>
      </w:r>
    </w:p>
    <w:p w14:paraId="0A40F82B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výber prvkov (bodov, plôch, línií) monitorovacej siete,</w:t>
      </w:r>
    </w:p>
    <w:p w14:paraId="398E57F1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rozsahu sledovaných charakteristík (parametrov), dokumentujúcich vplyv</w:t>
      </w:r>
      <w:r w:rsidR="00AA31CC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komunikácií na jednotlivé zložky životného prostredia,</w:t>
      </w:r>
      <w:bookmarkStart w:id="15" w:name="_GoBack"/>
      <w:bookmarkEnd w:id="15"/>
    </w:p>
    <w:p w14:paraId="6082F68C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výber metodík a metód monitoringu,</w:t>
      </w:r>
    </w:p>
    <w:p w14:paraId="7C58637E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frekvencie zberu dát,</w:t>
      </w:r>
    </w:p>
    <w:p w14:paraId="38BECEFC" w14:textId="77777777" w:rsidR="00D261F8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technické zabezpečenie monitoringu,</w:t>
      </w:r>
    </w:p>
    <w:p w14:paraId="54B00EA8" w14:textId="0B177ACF" w:rsidR="00087AF9" w:rsidRPr="00D261F8" w:rsidRDefault="00A80A42" w:rsidP="0020746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výber metód spracovania, vyhodnocovania a uchovávania údajov.</w:t>
      </w:r>
    </w:p>
    <w:p w14:paraId="1ECF01D6" w14:textId="77777777" w:rsidR="00D261F8" w:rsidRPr="00D261F8" w:rsidRDefault="00D261F8" w:rsidP="00207468">
      <w:pPr>
        <w:pStyle w:val="Odsekzoznamu"/>
        <w:autoSpaceDE w:val="0"/>
        <w:autoSpaceDN w:val="0"/>
        <w:adjustRightInd w:val="0"/>
        <w:spacing w:line="276" w:lineRule="auto"/>
        <w:jc w:val="both"/>
        <w:rPr>
          <w:rFonts w:cstheme="minorHAnsi"/>
          <w:bCs/>
          <w:sz w:val="20"/>
        </w:rPr>
      </w:pPr>
    </w:p>
    <w:p w14:paraId="5EF83DB4" w14:textId="68C1731E" w:rsidR="00A80A42" w:rsidRPr="00AA31CC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P</w:t>
      </w:r>
      <w:r w:rsidR="00A80A42" w:rsidRPr="00AA31CC">
        <w:rPr>
          <w:rFonts w:cstheme="minorHAnsi"/>
          <w:b/>
          <w:bCs/>
          <w:sz w:val="20"/>
        </w:rPr>
        <w:t>ostup IGP v nepriaznivých územiach</w:t>
      </w:r>
    </w:p>
    <w:p w14:paraId="699C0785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1C6C030D" w14:textId="77777777" w:rsidR="00D261F8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Nepriaznivé územia sú tie, kde sú cestné stavby ohrozené z hľadiska stability, únosnosti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a nadmerného sadania. </w:t>
      </w:r>
    </w:p>
    <w:p w14:paraId="6CB069EA" w14:textId="77777777" w:rsidR="00D261F8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3F9A2DE9" w14:textId="76BDDC11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Sú to napríklad územia:</w:t>
      </w:r>
    </w:p>
    <w:p w14:paraId="5F91211A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postihnuté svahovými pohybmi, prípadne náchylné k svahovým pohybom,</w:t>
      </w:r>
    </w:p>
    <w:p w14:paraId="2B4346AC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intenzívnou eróziou,</w:t>
      </w:r>
    </w:p>
    <w:p w14:paraId="5B963E60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poddolované územia,</w:t>
      </w:r>
    </w:p>
    <w:p w14:paraId="6B0CBDE5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močaristé územia alebo inundačné oblasti,</w:t>
      </w:r>
    </w:p>
    <w:p w14:paraId="3B56D7E9" w14:textId="77777777" w:rsidR="00D261F8" w:rsidRPr="00D261F8" w:rsidRDefault="00D261F8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</w:t>
      </w:r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výskytom sedimentov s vysokým obsahom organických látok, presadavých a</w:t>
      </w:r>
      <w:r w:rsidR="00AA31CC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="00A80A42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antropogénnych sedimentov (vysoká stlačiteľnosť a malá únosnosť),</w:t>
      </w:r>
    </w:p>
    <w:p w14:paraId="7AA7B026" w14:textId="421BB0B5" w:rsidR="00A80A42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 možnosťou výskytu intenzívnejších zemetrasení, a pod.</w:t>
      </w:r>
    </w:p>
    <w:p w14:paraId="2F058F06" w14:textId="77777777" w:rsidR="00D261F8" w:rsidRDefault="00D261F8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071ABE2" w14:textId="0DA5DC6A" w:rsidR="00087AF9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Vedenie trasy v týchto územiach si vyžaduje niektoré zvláštne postupy pri IGP a to z hľadiska odlišnej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 xml:space="preserve">prípravy projektovej dokumentácie, kde sú zahrnuté aj sanačné práce. </w:t>
      </w:r>
    </w:p>
    <w:p w14:paraId="5D631995" w14:textId="77777777" w:rsidR="00AA31CC" w:rsidRDefault="00AA31CC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43DBB200" w14:textId="77777777" w:rsidR="00A80A42" w:rsidRPr="00AA31CC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0"/>
        </w:rPr>
      </w:pPr>
      <w:r w:rsidRPr="00AA31CC">
        <w:rPr>
          <w:rFonts w:cstheme="minorHAnsi"/>
          <w:b/>
          <w:bCs/>
          <w:sz w:val="20"/>
        </w:rPr>
        <w:t>IGP pre rekonštrukcie a opravy existujúcich cestných stavieb</w:t>
      </w:r>
    </w:p>
    <w:p w14:paraId="63357798" w14:textId="77777777" w:rsidR="00BF5AA9" w:rsidRDefault="00BF5AA9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</w:p>
    <w:p w14:paraId="20555100" w14:textId="41E7585B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IGP pre rekonštrukcie realizovaný v trase existujúcej stavby bez výraznej zmeny výškového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vedenia. V uvedenom prípade sa používajú prevažne kopané sondy, ktoré sú zamerané na:</w:t>
      </w:r>
    </w:p>
    <w:p w14:paraId="61AB15B5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hrúbok, charakteru a vlastností jednotlivých konštrukčných vrstiev vozovky,</w:t>
      </w:r>
    </w:p>
    <w:p w14:paraId="38553ABA" w14:textId="2A44922D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zistenie charakteru podložných zemín v podloží vozovky (klasifikácia podľa zrnitosti,</w:t>
      </w:r>
      <w:r w:rsid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namŕzavosť),</w:t>
      </w:r>
    </w:p>
    <w:p w14:paraId="20F8BF5E" w14:textId="77777777" w:rsidR="00D261F8" w:rsidRPr="00D261F8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stanovenie únosnosti uvedených podložných zemín statickou, resp. dynamickou zaťažovaciou</w:t>
      </w:r>
      <w:r w:rsidR="00AA31CC"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 xml:space="preserve"> </w:t>
      </w: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skúškou,</w:t>
      </w:r>
    </w:p>
    <w:p w14:paraId="168ABFAA" w14:textId="23A882A5" w:rsidR="00A80A42" w:rsidRDefault="00A80A42" w:rsidP="0020746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D261F8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určenie vodného režimu v podloží vozovky.</w:t>
      </w:r>
    </w:p>
    <w:p w14:paraId="12A8B38F" w14:textId="77777777" w:rsidR="00D261F8" w:rsidRPr="00D261F8" w:rsidRDefault="00D261F8" w:rsidP="00207468">
      <w:pPr>
        <w:pStyle w:val="Odsekzoznamu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</w:p>
    <w:p w14:paraId="470ACEA8" w14:textId="21D97B65" w:rsidR="00A80A42" w:rsidRPr="00A80A42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IGP pre rekonštrukcie realizovaný v trase existujúcej stavby s výraznou zmenou výškového</w:t>
      </w:r>
      <w:r w:rsidR="00BF5AA9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vedenia. V uvedenom prípade sa používajú metódy charakteristické pre etapu podrobného IGP.</w:t>
      </w:r>
    </w:p>
    <w:p w14:paraId="500A9B68" w14:textId="2F5F91C2" w:rsidR="00166D51" w:rsidRPr="004F23B0" w:rsidRDefault="00A80A42" w:rsidP="0020746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</w:rPr>
      </w:pPr>
      <w:r w:rsidRPr="00A80A42">
        <w:rPr>
          <w:rFonts w:cstheme="minorHAnsi"/>
          <w:bCs/>
          <w:sz w:val="20"/>
        </w:rPr>
        <w:t>IGP pre opravu (sanáciu) cestných stavieb poškodených zosuvnými pohybmi. Deformácia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cestnej stavby môže vzniknúť prirodzenou aktivizáciou svahových pohybov v zosuvnom území,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častejšie však antropogénnou činnosťou, napr. nedostatočnými sanačnými opatreniami, prípadne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chybnou konštrukciou stavby. IGP sa v takomto prípade realizuje v jednej etape na základe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požiadaviek projektanta. Používajú sa zvyčajne metódy zodpovedajúce etape podrobného IGP. Pre</w:t>
      </w:r>
      <w:r w:rsidR="00AA31CC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návrh efektívnych sanačných prác je potrebné predovšetkým stanoviť príčinu vzniku deformácie</w:t>
      </w:r>
      <w:r w:rsidR="00BF5AA9">
        <w:rPr>
          <w:rFonts w:cstheme="minorHAnsi"/>
          <w:bCs/>
          <w:sz w:val="20"/>
        </w:rPr>
        <w:t xml:space="preserve"> </w:t>
      </w:r>
      <w:r w:rsidRPr="00A80A42">
        <w:rPr>
          <w:rFonts w:cstheme="minorHAnsi"/>
          <w:bCs/>
          <w:sz w:val="20"/>
        </w:rPr>
        <w:t>cestnej stavby.</w:t>
      </w:r>
    </w:p>
    <w:sectPr w:rsidR="00166D51" w:rsidRPr="004F23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69BB5" w14:textId="77777777" w:rsidR="00B55508" w:rsidRDefault="00B55508" w:rsidP="000E7102">
      <w:pPr>
        <w:spacing w:after="0" w:line="240" w:lineRule="auto"/>
      </w:pPr>
      <w:r>
        <w:separator/>
      </w:r>
    </w:p>
  </w:endnote>
  <w:endnote w:type="continuationSeparator" w:id="0">
    <w:p w14:paraId="557AC610" w14:textId="77777777" w:rsidR="00B55508" w:rsidRDefault="00B55508" w:rsidP="000E7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DCFE0" w14:textId="77777777" w:rsidR="00B55508" w:rsidRDefault="00B55508" w:rsidP="000E7102">
      <w:pPr>
        <w:spacing w:after="0" w:line="240" w:lineRule="auto"/>
      </w:pPr>
      <w:r>
        <w:separator/>
      </w:r>
    </w:p>
  </w:footnote>
  <w:footnote w:type="continuationSeparator" w:id="0">
    <w:p w14:paraId="655FEAC9" w14:textId="77777777" w:rsidR="00B55508" w:rsidRDefault="00B55508" w:rsidP="000E7102">
      <w:pPr>
        <w:spacing w:after="0" w:line="240" w:lineRule="auto"/>
      </w:pPr>
      <w:r>
        <w:continuationSeparator/>
      </w:r>
    </w:p>
  </w:footnote>
  <w:footnote w:id="1">
    <w:p w14:paraId="3C828376" w14:textId="77777777" w:rsidR="000E4FB4" w:rsidRDefault="000E4FB4" w:rsidP="000E4FB4">
      <w:pPr>
        <w:pStyle w:val="Textpoznmkypodiarou"/>
        <w:rPr>
          <w:ins w:id="9" w:author="KH" w:date="2025-11-18T09:41:00Z"/>
        </w:rPr>
      </w:pPr>
      <w:ins w:id="10" w:author="KH" w:date="2025-11-18T09:41:00Z">
        <w:r>
          <w:rPr>
            <w:rStyle w:val="Odkaznapoznmkupodiarou"/>
          </w:rPr>
          <w:footnoteRef/>
        </w:r>
        <w:r>
          <w:t xml:space="preserve"> </w:t>
        </w:r>
        <w:r w:rsidRPr="00CC46E2">
          <w:rPr>
            <w:rFonts w:cstheme="minorHAnsi"/>
            <w:sz w:val="18"/>
            <w:szCs w:val="18"/>
          </w:rPr>
          <w:t xml:space="preserve">Stupeň projektovej prípravy sa určuje podľa skutočnosti, či stavba v súlade s § 84 zákona č. 25/2025 Z .z. Stavebný zákon o zmene a doplnení niektorých zákonov v znení neskorších predpisov </w:t>
        </w:r>
        <w:r>
          <w:rPr>
            <w:rFonts w:cstheme="minorHAnsi"/>
            <w:sz w:val="18"/>
            <w:szCs w:val="18"/>
          </w:rPr>
          <w:t>podlieha právnej úprave účinnej do 31.03.2025 alebo účinnej po 31.03.2025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5592B" w14:textId="57C99F11" w:rsidR="00C46D41" w:rsidRDefault="00C46D41">
    <w:pPr>
      <w:pStyle w:val="Hlavika"/>
    </w:pPr>
    <w:r w:rsidRPr="00D72D62">
      <w:rPr>
        <w:noProof/>
        <w:lang w:eastAsia="sk-SK"/>
      </w:rPr>
      <w:drawing>
        <wp:inline distT="0" distB="0" distL="0" distR="0" wp14:anchorId="7271CB10" wp14:editId="6CE846E9">
          <wp:extent cx="5753100" cy="409575"/>
          <wp:effectExtent l="0" t="0" r="0" b="952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603B"/>
    <w:multiLevelType w:val="hybridMultilevel"/>
    <w:tmpl w:val="F016FB52"/>
    <w:lvl w:ilvl="0" w:tplc="243C65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57150"/>
    <w:multiLevelType w:val="hybridMultilevel"/>
    <w:tmpl w:val="9196C4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66B16"/>
    <w:multiLevelType w:val="hybridMultilevel"/>
    <w:tmpl w:val="93E68A8C"/>
    <w:lvl w:ilvl="0" w:tplc="B3207F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226B6"/>
    <w:multiLevelType w:val="multilevel"/>
    <w:tmpl w:val="B0E241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0" w:hanging="1800"/>
      </w:pPr>
      <w:rPr>
        <w:rFonts w:hint="default"/>
      </w:rPr>
    </w:lvl>
  </w:abstractNum>
  <w:abstractNum w:abstractNumId="4" w15:restartNumberingAfterBreak="0">
    <w:nsid w:val="21352467"/>
    <w:multiLevelType w:val="hybridMultilevel"/>
    <w:tmpl w:val="DF9A9F2A"/>
    <w:lvl w:ilvl="0" w:tplc="243C65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452F3"/>
    <w:multiLevelType w:val="hybridMultilevel"/>
    <w:tmpl w:val="20AA5D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10386"/>
    <w:multiLevelType w:val="hybridMultilevel"/>
    <w:tmpl w:val="9C1A12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17D7B"/>
    <w:multiLevelType w:val="hybridMultilevel"/>
    <w:tmpl w:val="20AA5D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624B3"/>
    <w:multiLevelType w:val="hybridMultilevel"/>
    <w:tmpl w:val="661A60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A71A3"/>
    <w:multiLevelType w:val="hybridMultilevel"/>
    <w:tmpl w:val="8C6A25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A6263"/>
    <w:multiLevelType w:val="hybridMultilevel"/>
    <w:tmpl w:val="93E68A8C"/>
    <w:lvl w:ilvl="0" w:tplc="B3207F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25D60"/>
    <w:multiLevelType w:val="hybridMultilevel"/>
    <w:tmpl w:val="D6C0FD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35E65"/>
    <w:multiLevelType w:val="hybridMultilevel"/>
    <w:tmpl w:val="3F6218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7611C"/>
    <w:multiLevelType w:val="hybridMultilevel"/>
    <w:tmpl w:val="5E1A5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12EF9"/>
    <w:multiLevelType w:val="hybridMultilevel"/>
    <w:tmpl w:val="20AA5D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833B7"/>
    <w:multiLevelType w:val="hybridMultilevel"/>
    <w:tmpl w:val="8CA4140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03BAB"/>
    <w:multiLevelType w:val="hybridMultilevel"/>
    <w:tmpl w:val="B9AA4C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10"/>
  </w:num>
  <w:num w:numId="10">
    <w:abstractNumId w:val="13"/>
  </w:num>
  <w:num w:numId="11">
    <w:abstractNumId w:val="12"/>
  </w:num>
  <w:num w:numId="12">
    <w:abstractNumId w:val="8"/>
  </w:num>
  <w:num w:numId="13">
    <w:abstractNumId w:val="1"/>
  </w:num>
  <w:num w:numId="14">
    <w:abstractNumId w:val="11"/>
  </w:num>
  <w:num w:numId="15">
    <w:abstractNumId w:val="6"/>
  </w:num>
  <w:num w:numId="16">
    <w:abstractNumId w:val="16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H">
    <w15:presenceInfo w15:providerId="None" w15:userId="K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1A8"/>
    <w:rsid w:val="000329AF"/>
    <w:rsid w:val="00033A50"/>
    <w:rsid w:val="00087AF9"/>
    <w:rsid w:val="000B1950"/>
    <w:rsid w:val="000B3067"/>
    <w:rsid w:val="000B57CC"/>
    <w:rsid w:val="000B7F96"/>
    <w:rsid w:val="000E4FB4"/>
    <w:rsid w:val="000E7102"/>
    <w:rsid w:val="000F1AE0"/>
    <w:rsid w:val="00127005"/>
    <w:rsid w:val="00166D51"/>
    <w:rsid w:val="001A0F53"/>
    <w:rsid w:val="001A116B"/>
    <w:rsid w:val="001C74BC"/>
    <w:rsid w:val="001F3D86"/>
    <w:rsid w:val="00207468"/>
    <w:rsid w:val="00212E7B"/>
    <w:rsid w:val="00245E64"/>
    <w:rsid w:val="002C3574"/>
    <w:rsid w:val="002D1BD3"/>
    <w:rsid w:val="0033797C"/>
    <w:rsid w:val="00344293"/>
    <w:rsid w:val="00363386"/>
    <w:rsid w:val="00371034"/>
    <w:rsid w:val="003A2C76"/>
    <w:rsid w:val="003C0486"/>
    <w:rsid w:val="003C1DC0"/>
    <w:rsid w:val="003E5C6E"/>
    <w:rsid w:val="003F1EAC"/>
    <w:rsid w:val="004021CD"/>
    <w:rsid w:val="00402F4A"/>
    <w:rsid w:val="0041274E"/>
    <w:rsid w:val="0043090E"/>
    <w:rsid w:val="00456EB4"/>
    <w:rsid w:val="00457ED4"/>
    <w:rsid w:val="0047318D"/>
    <w:rsid w:val="004B42BD"/>
    <w:rsid w:val="004F23B0"/>
    <w:rsid w:val="00502EDE"/>
    <w:rsid w:val="00504328"/>
    <w:rsid w:val="00511FAE"/>
    <w:rsid w:val="005244FE"/>
    <w:rsid w:val="00557FD7"/>
    <w:rsid w:val="005E6188"/>
    <w:rsid w:val="005F6FD2"/>
    <w:rsid w:val="00602084"/>
    <w:rsid w:val="00631807"/>
    <w:rsid w:val="006467CC"/>
    <w:rsid w:val="0067252B"/>
    <w:rsid w:val="00683E85"/>
    <w:rsid w:val="00685879"/>
    <w:rsid w:val="006B2705"/>
    <w:rsid w:val="006F033E"/>
    <w:rsid w:val="00745566"/>
    <w:rsid w:val="0078219C"/>
    <w:rsid w:val="0079072B"/>
    <w:rsid w:val="008069E6"/>
    <w:rsid w:val="00806D7D"/>
    <w:rsid w:val="008451A8"/>
    <w:rsid w:val="00853E93"/>
    <w:rsid w:val="008A3625"/>
    <w:rsid w:val="008A42B7"/>
    <w:rsid w:val="008C1C0E"/>
    <w:rsid w:val="008D2314"/>
    <w:rsid w:val="008D2C63"/>
    <w:rsid w:val="008D7D24"/>
    <w:rsid w:val="008E46FE"/>
    <w:rsid w:val="008F4FAC"/>
    <w:rsid w:val="00901681"/>
    <w:rsid w:val="0090174E"/>
    <w:rsid w:val="0090317B"/>
    <w:rsid w:val="009262A8"/>
    <w:rsid w:val="009500AA"/>
    <w:rsid w:val="00950E07"/>
    <w:rsid w:val="00961902"/>
    <w:rsid w:val="00A066F5"/>
    <w:rsid w:val="00A076DB"/>
    <w:rsid w:val="00A1303C"/>
    <w:rsid w:val="00A61184"/>
    <w:rsid w:val="00A80A42"/>
    <w:rsid w:val="00AA31CC"/>
    <w:rsid w:val="00AE7E10"/>
    <w:rsid w:val="00AF35AB"/>
    <w:rsid w:val="00B1635C"/>
    <w:rsid w:val="00B244D5"/>
    <w:rsid w:val="00B27BD0"/>
    <w:rsid w:val="00B31305"/>
    <w:rsid w:val="00B33ED6"/>
    <w:rsid w:val="00B42EBE"/>
    <w:rsid w:val="00B55508"/>
    <w:rsid w:val="00BB7132"/>
    <w:rsid w:val="00BC4B2C"/>
    <w:rsid w:val="00BD2914"/>
    <w:rsid w:val="00BD5C30"/>
    <w:rsid w:val="00BD6BA5"/>
    <w:rsid w:val="00BF5AA9"/>
    <w:rsid w:val="00C46D41"/>
    <w:rsid w:val="00C7579C"/>
    <w:rsid w:val="00CB43FF"/>
    <w:rsid w:val="00CC487D"/>
    <w:rsid w:val="00D033A4"/>
    <w:rsid w:val="00D17800"/>
    <w:rsid w:val="00D261F8"/>
    <w:rsid w:val="00D50CB0"/>
    <w:rsid w:val="00D646EA"/>
    <w:rsid w:val="00D7575F"/>
    <w:rsid w:val="00DB6EC3"/>
    <w:rsid w:val="00DC0ED2"/>
    <w:rsid w:val="00DC27E1"/>
    <w:rsid w:val="00DC316E"/>
    <w:rsid w:val="00DD05D7"/>
    <w:rsid w:val="00DE3E7C"/>
    <w:rsid w:val="00DE41B7"/>
    <w:rsid w:val="00DE7B55"/>
    <w:rsid w:val="00E05339"/>
    <w:rsid w:val="00E15711"/>
    <w:rsid w:val="00E22FE8"/>
    <w:rsid w:val="00E7438F"/>
    <w:rsid w:val="00E90876"/>
    <w:rsid w:val="00EB52A9"/>
    <w:rsid w:val="00EC13D5"/>
    <w:rsid w:val="00F21308"/>
    <w:rsid w:val="00F3551D"/>
    <w:rsid w:val="00F373EF"/>
    <w:rsid w:val="00F42C4A"/>
    <w:rsid w:val="00F44344"/>
    <w:rsid w:val="00F82BE8"/>
    <w:rsid w:val="00F83C10"/>
    <w:rsid w:val="00FA3F09"/>
    <w:rsid w:val="00FB0E36"/>
    <w:rsid w:val="00FC719C"/>
    <w:rsid w:val="00FF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DECF"/>
  <w15:chartTrackingRefBased/>
  <w15:docId w15:val="{34A7A778-3E48-4106-9655-82CB792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DE3E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Colorful List - Accent 11,List Paragraph,Lettre d'introduction,Paragrafo elenco,1st level - Bullet List Paragraph,Odsek,List Paragraph1,List Paragraph (numbered (a)),List Paragraph11,Medium Grid 1 - Accent 21,Bullet lis"/>
    <w:basedOn w:val="Normlny"/>
    <w:link w:val="OdsekzoznamuChar"/>
    <w:uiPriority w:val="34"/>
    <w:qFormat/>
    <w:rsid w:val="00166D5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Colorful List - Accent 11 Char,List Paragraph Char,Lettre d'introduction Char,Paragrafo elenco Char,1st level - Bullet List Paragraph Char,Odsek Char,List Paragraph1 Char,List Paragraph11 Char"/>
    <w:link w:val="Odsekzoznamu"/>
    <w:uiPriority w:val="34"/>
    <w:qFormat/>
    <w:rsid w:val="00166D5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033A50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10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10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102"/>
    <w:rPr>
      <w:vertAlign w:val="superscript"/>
    </w:rPr>
  </w:style>
  <w:style w:type="table" w:styleId="Mriekatabuky">
    <w:name w:val="Table Grid"/>
    <w:basedOn w:val="Normlnatabuka"/>
    <w:uiPriority w:val="39"/>
    <w:rsid w:val="001A11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858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587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587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58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587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5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5879"/>
    <w:rPr>
      <w:rFonts w:ascii="Segoe UI" w:hAnsi="Segoe UI" w:cs="Segoe UI"/>
      <w:sz w:val="18"/>
      <w:szCs w:val="18"/>
    </w:rPr>
  </w:style>
  <w:style w:type="paragraph" w:customStyle="1" w:styleId="CM1">
    <w:name w:val="CM1"/>
    <w:basedOn w:val="Normlny"/>
    <w:next w:val="Normlny"/>
    <w:uiPriority w:val="99"/>
    <w:rsid w:val="00E90876"/>
    <w:pPr>
      <w:autoSpaceDE w:val="0"/>
      <w:autoSpaceDN w:val="0"/>
      <w:adjustRightInd w:val="0"/>
      <w:spacing w:after="0" w:line="240" w:lineRule="auto"/>
    </w:pPr>
    <w:rPr>
      <w:rFonts w:ascii="EU Albertina" w:hAnsi="EU 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E90876"/>
    <w:pPr>
      <w:autoSpaceDE w:val="0"/>
      <w:autoSpaceDN w:val="0"/>
      <w:adjustRightInd w:val="0"/>
      <w:spacing w:after="0" w:line="240" w:lineRule="auto"/>
    </w:pPr>
    <w:rPr>
      <w:rFonts w:ascii="EU Albertina" w:hAnsi="EU Albertina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50CB0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4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D41"/>
  </w:style>
  <w:style w:type="paragraph" w:styleId="Pta">
    <w:name w:val="footer"/>
    <w:basedOn w:val="Normlny"/>
    <w:link w:val="PtaChar"/>
    <w:uiPriority w:val="99"/>
    <w:unhideWhenUsed/>
    <w:rsid w:val="00C46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D41"/>
  </w:style>
  <w:style w:type="character" w:customStyle="1" w:styleId="Nadpis1Char">
    <w:name w:val="Nadpis 1 Char"/>
    <w:basedOn w:val="Predvolenpsmoodseku"/>
    <w:link w:val="Nadpis1"/>
    <w:uiPriority w:val="9"/>
    <w:rsid w:val="00DE3E7C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h1a">
    <w:name w:val="h1a"/>
    <w:basedOn w:val="Predvolenpsmoodseku"/>
    <w:rsid w:val="00DE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96C21-9532-4F3A-8794-D6F25F86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2736</Words>
  <Characters>15597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18297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SR</dc:creator>
  <cp:keywords/>
  <dc:description/>
  <cp:lastModifiedBy>KH</cp:lastModifiedBy>
  <cp:revision>6</cp:revision>
  <dcterms:created xsi:type="dcterms:W3CDTF">2024-12-05T12:22:00Z</dcterms:created>
  <dcterms:modified xsi:type="dcterms:W3CDTF">2025-11-18T08:45:00Z</dcterms:modified>
</cp:coreProperties>
</file>